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1BA" w:rsidRDefault="007D35F2">
      <w:r>
        <w:rPr>
          <w:rFonts w:ascii="Times New Roman" w:hAnsi="Times New Roman"/>
          <w:sz w:val="24"/>
          <w:szCs w:val="24"/>
        </w:rPr>
        <w:pict>
          <v:rect id="_x0000_s1026" style="position:absolute;margin-left:366.45pt;margin-top:860.6pt;width:2318.05pt;height:1681.75pt;z-index:1;mso-wrap-distance-left:2.88pt;mso-wrap-distance-top:2.88pt;mso-wrap-distance-right:2.88pt;mso-wrap-distance-bottom:2.88pt" o:preferrelative="t" filled="f" strokeweight="1pt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7" o:title="Location IDs For D-side Overhead"/>
            <v:shadow color="#eeece1"/>
            <v:path o:extrusionok="f"/>
            <o:lock v:ext="edit" aspectratio="t"/>
          </v:rect>
        </w:pict>
      </w:r>
      <w:r>
        <w:rPr>
          <w:rFonts w:ascii="Times New Roman" w:hAnsi="Times New Roman"/>
          <w:sz w:val="24"/>
          <w:szCs w:val="24"/>
        </w:rPr>
        <w:pict>
          <v:rect id="_x0000_s1027" style="position:absolute;margin-left:366.45pt;margin-top:860.6pt;width:2318.05pt;height:1681.75pt;z-index:2;mso-wrap-distance-left:2.88pt;mso-wrap-distance-top:2.88pt;mso-wrap-distance-right:2.88pt;mso-wrap-distance-bottom:2.88pt" o:preferrelative="t" filled="f" strokeweight="1pt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7" o:title="Location IDs For D-side Overhead"/>
            <v:shadow color="#eeece1"/>
            <v:path o:extrusionok="f"/>
            <o:lock v:ext="edit" aspectratio="t"/>
          </v:rect>
        </w:pict>
      </w:r>
      <w:r>
        <w:rPr>
          <w:rFonts w:ascii="Times New Roman" w:hAnsi="Times New Roman"/>
          <w:sz w:val="24"/>
          <w:szCs w:val="24"/>
        </w:rPr>
        <w:pict>
          <v:rect id="_x0000_s1028" style="position:absolute;margin-left:366.45pt;margin-top:860.6pt;width:2318.05pt;height:1681.75pt;z-index:3;mso-wrap-distance-left:2.88pt;mso-wrap-distance-top:2.88pt;mso-wrap-distance-right:2.88pt;mso-wrap-distance-bottom:2.88pt" o:preferrelative="t" filled="f" strokeweight="1pt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7" o:title="Location IDs For D-side Overhead"/>
            <v:shadow color="#eeece1"/>
            <v:path o:extrusionok="f"/>
            <o:lock v:ext="edit" aspectratio="t"/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3888"/>
        <w:gridCol w:w="720"/>
        <w:gridCol w:w="3888"/>
        <w:gridCol w:w="720"/>
        <w:gridCol w:w="3888"/>
        <w:gridCol w:w="720"/>
        <w:gridCol w:w="3888"/>
      </w:tblGrid>
      <w:tr w:rsidR="008F11BA" w:rsidTr="004D7ABC">
        <w:trPr>
          <w:trHeight w:val="720"/>
        </w:trPr>
        <w:tc>
          <w:tcPr>
            <w:tcW w:w="5094" w:type="dxa"/>
            <w:gridSpan w:val="2"/>
            <w:shd w:val="clear" w:color="auto" w:fill="auto"/>
            <w:vAlign w:val="center"/>
          </w:tcPr>
          <w:p w:rsidR="008F11BA" w:rsidRPr="004D7ABC" w:rsidRDefault="008F11BA" w:rsidP="004D7ABC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7ABC">
              <w:rPr>
                <w:rFonts w:ascii="Arial" w:hAnsi="Arial" w:cs="Arial"/>
                <w:sz w:val="28"/>
                <w:szCs w:val="28"/>
              </w:rPr>
              <w:t>FOR TRAINING PURPOSES ONLY</w:t>
            </w:r>
          </w:p>
        </w:tc>
        <w:tc>
          <w:tcPr>
            <w:tcW w:w="9216" w:type="dxa"/>
            <w:gridSpan w:val="4"/>
            <w:shd w:val="clear" w:color="auto" w:fill="auto"/>
            <w:vAlign w:val="center"/>
          </w:tcPr>
          <w:p w:rsidR="008F11BA" w:rsidRPr="004D7ABC" w:rsidRDefault="008F11BA" w:rsidP="004D7ABC">
            <w:pPr>
              <w:spacing w:after="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D7ABC">
              <w:rPr>
                <w:rFonts w:ascii="Arial" w:hAnsi="Arial" w:cs="Arial"/>
                <w:b/>
                <w:sz w:val="40"/>
                <w:szCs w:val="40"/>
              </w:rPr>
              <w:t>ERAM LAB LOCATION IDENTIFIERS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8F11BA" w:rsidRPr="004D7ABC" w:rsidRDefault="00EE1A9E" w:rsidP="00055B48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V.20</w:t>
            </w:r>
            <w:r w:rsidR="006D7170">
              <w:rPr>
                <w:rFonts w:ascii="Arial" w:hAnsi="Arial" w:cs="Arial"/>
                <w:sz w:val="28"/>
                <w:szCs w:val="28"/>
              </w:rPr>
              <w:t>2</w:t>
            </w:r>
            <w:ins w:id="0" w:author="Stonebarger, Amanda CTR (FAA)" w:date="2021-02-09T13:56:00Z">
              <w:r w:rsidR="00055B48">
                <w:rPr>
                  <w:rFonts w:ascii="Arial" w:hAnsi="Arial" w:cs="Arial"/>
                  <w:sz w:val="28"/>
                  <w:szCs w:val="28"/>
                </w:rPr>
                <w:t>1</w:t>
              </w:r>
            </w:ins>
            <w:del w:id="1" w:author="Stonebarger, Amanda CTR (FAA)" w:date="2021-02-09T13:56:00Z">
              <w:r w:rsidR="006D7170" w:rsidDel="00055B48">
                <w:rPr>
                  <w:rFonts w:ascii="Arial" w:hAnsi="Arial" w:cs="Arial"/>
                  <w:sz w:val="28"/>
                  <w:szCs w:val="28"/>
                </w:rPr>
                <w:delText>0</w:delText>
              </w:r>
            </w:del>
            <w:r>
              <w:rPr>
                <w:rFonts w:ascii="Arial" w:hAnsi="Arial" w:cs="Arial"/>
                <w:sz w:val="28"/>
                <w:szCs w:val="28"/>
              </w:rPr>
              <w:t>-0</w:t>
            </w:r>
            <w:ins w:id="2" w:author="Stonebarger, Amanda CTR (FAA)" w:date="2021-02-09T13:56:00Z">
              <w:r w:rsidR="00055B48">
                <w:rPr>
                  <w:rFonts w:ascii="Arial" w:hAnsi="Arial" w:cs="Arial"/>
                  <w:sz w:val="28"/>
                  <w:szCs w:val="28"/>
                </w:rPr>
                <w:t>2</w:t>
              </w:r>
            </w:ins>
            <w:del w:id="3" w:author="Stonebarger, Amanda CTR (FAA)" w:date="2021-02-09T13:56:00Z">
              <w:r w:rsidR="006C6CDA" w:rsidDel="00055B48">
                <w:rPr>
                  <w:rFonts w:ascii="Arial" w:hAnsi="Arial" w:cs="Arial"/>
                  <w:sz w:val="28"/>
                  <w:szCs w:val="28"/>
                </w:rPr>
                <w:delText>8</w:delText>
              </w:r>
            </w:del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ABI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Abilene  TX,  </w:t>
            </w:r>
            <w:r w:rsidRPr="00B76B73" w:rsidDel="00C424ED">
              <w:rPr>
                <w:rFonts w:ascii="Arial" w:eastAsia="Times New Roman" w:hAnsi="Arial" w:cs="Arial"/>
                <w:sz w:val="20"/>
                <w:szCs w:val="20"/>
              </w:rPr>
              <w:t>VOR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KADS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Addison,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KABQ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Albuquerque, NM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KAEX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103D3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Alexandria, LA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KLTS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Altus AFB, OK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KAMA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Amarillo,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KADW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Andrews AFB, MD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KADM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Ardmore, OK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KATL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Atlanta, GA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KACY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Atlantic City, NJ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KAGS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Augusta, GA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KARR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Aurora Muni ARPT,  Aurora, IL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KAUS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Austin,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KBWI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Baltimore, MD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KPAH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Barkley Regional, Paducah, KY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KBAD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Barksdale AFB, Bossier City,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KBVX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Batesville,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KBTR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Baton Rouge,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CA6A77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F255A4" w:rsidRPr="00B76B73">
              <w:rPr>
                <w:rFonts w:ascii="Arial" w:eastAsia="Times New Roman" w:hAnsi="Arial" w:cs="Arial"/>
                <w:sz w:val="20"/>
                <w:szCs w:val="20"/>
              </w:rPr>
              <w:t>BPT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CA6A77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Beaumont Port Arthur</w:t>
            </w:r>
            <w:r w:rsidR="00F255A4"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, TX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EIC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Belcher VORTAC, Shreveport,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AIR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Bellaire VOR/DME, OH  </w:t>
            </w:r>
            <w:r w:rsidRPr="00B76B73" w:rsidDel="00C424ED">
              <w:rPr>
                <w:rFonts w:ascii="Arial" w:eastAsia="Times New Roman" w:hAnsi="Arial" w:cs="Arial"/>
                <w:sz w:val="20"/>
                <w:szCs w:val="20"/>
              </w:rPr>
              <w:t>VOR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KEKY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Bessemer,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IGB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Bigbee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VORTAC,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KBHM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Birmingham,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KBYH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Blytheville,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BVT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Boiler VORTAC, IN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BYP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Bonham, TX VORTAC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KBWG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Bowling Green, KY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BDF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Bradford VORTAC, Bradford, IL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VHP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Brickyard VORTAC, IN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OKW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Brookwood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VORTAC,  </w:t>
            </w: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Brookwood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BWK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Bunkie, LA NDB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K0M8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Byerley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Airport,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KNBG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Callender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Field, New Orleans,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KCGI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Cape Girardeau, MO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4B330E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F255A4" w:rsidRPr="00B76B73">
              <w:rPr>
                <w:rFonts w:ascii="Arial" w:eastAsia="Times New Roman" w:hAnsi="Arial" w:cs="Arial"/>
                <w:sz w:val="20"/>
                <w:szCs w:val="20"/>
              </w:rPr>
              <w:t>CQY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Cedar Creek, TX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KCLT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Charlotte, NC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KCHA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Chattanooga,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KORD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Chicago O’Hare, Chicago, IL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CME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Chisum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VORTAC, Roswell, NM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CVG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837E2C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Cincinnati</w:t>
            </w:r>
            <w:r w:rsidR="00F255A4"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, KY </w:t>
            </w:r>
            <w:r w:rsidR="00F255A4" w:rsidRPr="00B76B73" w:rsidDel="00C424ED">
              <w:rPr>
                <w:rFonts w:ascii="Arial" w:eastAsia="Times New Roman" w:hAnsi="Arial" w:cs="Arial"/>
                <w:sz w:val="20"/>
                <w:szCs w:val="20"/>
              </w:rPr>
              <w:t>VORTAC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KCVG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Cincinnati, KY  ARPT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KCLL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College Station,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IRQ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Colliers VORTAC, Colliers, SC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KCOU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Columbia, MO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KCAE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Columbia, SC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KCBM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Columbus AFB,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KCRP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Corpus Christi,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KCRS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Corsicana, TX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CEW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Crestview, FL </w:t>
            </w:r>
            <w:r w:rsidRPr="00B76B73" w:rsidDel="00C424ED">
              <w:rPr>
                <w:rFonts w:ascii="Arial" w:eastAsia="Times New Roman" w:hAnsi="Arial" w:cs="Arial"/>
                <w:sz w:val="20"/>
                <w:szCs w:val="20"/>
              </w:rPr>
              <w:t>VORTAC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LDK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Crimson VORTAC, Tuscaloosa, AL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CNG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Cunningham VORTAC, Paducah, KY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4B330E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F255A4" w:rsidRPr="00B76B73">
              <w:rPr>
                <w:rFonts w:ascii="Arial" w:eastAsia="Times New Roman" w:hAnsi="Arial" w:cs="Arial"/>
                <w:sz w:val="20"/>
                <w:szCs w:val="20"/>
              </w:rPr>
              <w:t>DAS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Daisetta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KDFW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Dallas Fort Worth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KDAL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Dallas Love Field, Dallas,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KDWH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David Wayne Hooks, TX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KPDK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Dekalb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-Peachtree Airport, Atlanta, GA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KDEN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Denver, CO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KDSM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Des Moines, IA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KDTS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Destin, FL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KDTW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Detroit Wayne County Airport, MI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KIAD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Dulles Airport, Washington, DC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KDYR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Dyersburg,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GGG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East Texas </w:t>
            </w: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Rgnl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, Longview, </w:t>
            </w:r>
            <w:r w:rsidR="00B76B73" w:rsidRPr="00B76B73">
              <w:rPr>
                <w:rFonts w:ascii="Arial" w:eastAsia="Times New Roman" w:hAnsi="Arial" w:cs="Arial"/>
                <w:sz w:val="20"/>
                <w:szCs w:val="20"/>
              </w:rPr>
              <w:t>TX</w:t>
            </w:r>
            <w:r w:rsidR="00B76B73" w:rsidRPr="00B76B73" w:rsidDel="0035209B">
              <w:rPr>
                <w:rFonts w:ascii="Arial" w:eastAsia="Times New Roman" w:hAnsi="Arial" w:cs="Arial"/>
                <w:sz w:val="20"/>
                <w:szCs w:val="20"/>
              </w:rPr>
              <w:t xml:space="preserve"> Gregg</w:t>
            </w:r>
            <w:r w:rsidRPr="00B76B73" w:rsidDel="0035209B">
              <w:rPr>
                <w:rFonts w:ascii="Arial" w:eastAsia="Times New Roman" w:hAnsi="Arial" w:cs="Arial"/>
                <w:sz w:val="20"/>
                <w:szCs w:val="20"/>
              </w:rPr>
              <w:t xml:space="preserve"> County VORTAC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LBY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Eaton VORTAC, Hattiesburg,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KELD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El Dorado,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EMG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Elm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Grove VORTAC, Shreveport,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KEVV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Evansville, IN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KFAM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Farmington Regional Airport, MO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KFYE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Fayette County,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rPr>
                <w:rFonts w:cs="Calibri"/>
                <w:sz w:val="24"/>
                <w:szCs w:val="24"/>
              </w:rPr>
            </w:pPr>
            <w:r w:rsidRPr="00B76B73">
              <w:rPr>
                <w:rFonts w:cs="Calibri"/>
                <w:sz w:val="24"/>
                <w:szCs w:val="24"/>
              </w:rPr>
              <w:t>3AL7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rPr>
                <w:rFonts w:cs="Calibri"/>
                <w:sz w:val="24"/>
                <w:szCs w:val="24"/>
              </w:rPr>
            </w:pPr>
            <w:r w:rsidRPr="00B76B73">
              <w:rPr>
                <w:rFonts w:cs="Calibri"/>
                <w:sz w:val="24"/>
                <w:szCs w:val="24"/>
              </w:rPr>
              <w:t>Flowers Field ARPT, Thomaston,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FTZ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Foristell VORTAC, Foristell, MO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KFCY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Forrest City, AR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KHOP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Fort Campbell, Hopkinsville, KY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KPOE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Fort Polk,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KFSM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Fort Smith,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KFTY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Fulton County Airport, Atlanta, GA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KGLS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Galveston,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GCK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Garden City VORTAC, Garden City, KS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KIAH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George Bush Intercontinental, Houston,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KGTR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Golden Triangle, MS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GVE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Gordonsville VORTAC, Gordonsville, VA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GHM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Graham VORTAC, Centerville,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4B330E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F255A4" w:rsidRPr="00B76B73">
              <w:rPr>
                <w:rFonts w:ascii="Arial" w:eastAsia="Times New Roman" w:hAnsi="Arial" w:cs="Arial"/>
                <w:sz w:val="20"/>
                <w:szCs w:val="20"/>
              </w:rPr>
              <w:t>GCV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Greene County, MS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KGSO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Greensboro, NC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KPRN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Greenville,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KGLH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Greenville,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3624C1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F255A4" w:rsidRPr="00B76B73" w:rsidDel="00713ED0"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="00F255A4" w:rsidRPr="00B76B73">
              <w:rPr>
                <w:rFonts w:ascii="Arial" w:eastAsia="Times New Roman" w:hAnsi="Arial" w:cs="Arial"/>
                <w:sz w:val="20"/>
                <w:szCs w:val="20"/>
              </w:rPr>
              <w:t>RD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Greenwood VORTAC, Greenwood, SC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KGWO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Greenwood,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GGG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Gregg County VORTAC</w:t>
            </w:r>
            <w:r w:rsidR="004B330E"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, East Texas </w:t>
            </w:r>
            <w:proofErr w:type="spellStart"/>
            <w:r w:rsidR="004B330E" w:rsidRPr="00B76B73">
              <w:rPr>
                <w:rFonts w:ascii="Arial" w:eastAsia="Times New Roman" w:hAnsi="Arial" w:cs="Arial"/>
                <w:sz w:val="20"/>
                <w:szCs w:val="20"/>
              </w:rPr>
              <w:t>Rgnl</w:t>
            </w:r>
            <w:proofErr w:type="spellEnd"/>
            <w:r w:rsidR="004B330E"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KGUS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Grissom AFB, Peru, IN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KGPT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Gulf Port,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4B330E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F255A4" w:rsidRPr="00B76B73">
              <w:rPr>
                <w:rFonts w:ascii="Arial" w:eastAsia="Times New Roman" w:hAnsi="Arial" w:cs="Arial"/>
                <w:sz w:val="20"/>
                <w:szCs w:val="20"/>
              </w:rPr>
              <w:t>HMU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Hammond,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KHBG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Hattiesburg,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KPIB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Hattiesburg/Laurel Regional Airport,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KHKS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Hawkins Field, Jackson,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JBL 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Hodge</w:t>
            </w:r>
            <w:r w:rsidRPr="00B76B73" w:rsidDel="00D15B4E">
              <w:rPr>
                <w:rFonts w:ascii="Arial" w:eastAsia="Times New Roman" w:hAnsi="Arial" w:cs="Arial"/>
                <w:sz w:val="20"/>
                <w:szCs w:val="20"/>
              </w:rPr>
              <w:t xml:space="preserve"> NBD</w:t>
            </w: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, Jonesboro,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JHG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Hohenwald NDB, Hohenwald,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4B330E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F255A4" w:rsidRPr="00B76B73">
              <w:rPr>
                <w:rFonts w:ascii="Arial" w:eastAsia="Times New Roman" w:hAnsi="Arial" w:cs="Arial"/>
                <w:sz w:val="20"/>
                <w:szCs w:val="20"/>
              </w:rPr>
              <w:t>HLI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Holly Springs,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KHOT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Hot Springs,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KHOU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Houston Hobby, Houston,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KSVN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Hunter </w:t>
            </w:r>
            <w:r w:rsidRPr="00B76B73" w:rsidDel="007517B3">
              <w:rPr>
                <w:rFonts w:ascii="Arial" w:eastAsia="Times New Roman" w:hAnsi="Arial" w:cs="Arial"/>
                <w:sz w:val="20"/>
                <w:szCs w:val="20"/>
              </w:rPr>
              <w:t>AAF</w:t>
            </w: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, Savannah, GA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KIND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Indianapolis, IN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JKS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Jacks Creek VOR/DME, TN  </w:t>
            </w:r>
            <w:r w:rsidRPr="00B76B73" w:rsidDel="007517B3">
              <w:rPr>
                <w:rFonts w:ascii="Arial" w:eastAsia="Times New Roman" w:hAnsi="Arial" w:cs="Arial"/>
                <w:sz w:val="20"/>
                <w:szCs w:val="20"/>
              </w:rPr>
              <w:t>VOR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KJAN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Jackson International ARPT,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JAN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Jackson VORTAC,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KJAX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Jacksonville,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KJFX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Jasper,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KM16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John Bell Williams, Raymond,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JOT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Joliet VORTAC, IL  </w:t>
            </w:r>
            <w:r w:rsidRPr="00B76B73" w:rsidDel="007517B3">
              <w:rPr>
                <w:rFonts w:ascii="Arial" w:eastAsia="Times New Roman" w:hAnsi="Arial" w:cs="Arial"/>
                <w:sz w:val="20"/>
                <w:szCs w:val="20"/>
              </w:rPr>
              <w:t>VOR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KJBR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Jonesboro,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KMCI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Kansas City Intl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KBIX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Keesler AFB, Biloxi,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KTKX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Kennett, MO Kennett Memorial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EWA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Kewanee VORTAC,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KOKK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Kokomo, IN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KOSX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Kosciusko, MS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KLFT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Lafayatte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KLGC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LaGrange, GA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LCH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Lake Charles VORTAC, Lake Charles 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BLE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Lake Providence NDB,LA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KNEW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Lakefront Airport, New Orleans,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KSTL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Lambert Field, St. Louis, MO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KLAS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Las Vegas, NV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KLUL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Laurel, MS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THJ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Laurel, MS  </w:t>
            </w: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Tallahala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NDB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LBL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Liberal VORTAC, KS  </w:t>
            </w:r>
            <w:r w:rsidRPr="00B76B73" w:rsidDel="00DB749A">
              <w:rPr>
                <w:rFonts w:ascii="Arial" w:eastAsia="Times New Roman" w:hAnsi="Arial" w:cs="Arial"/>
                <w:sz w:val="20"/>
                <w:szCs w:val="20"/>
              </w:rPr>
              <w:t>VOR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KLNK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Lincoln, NE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KLRF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Little Rock AFB, Little Rock,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KLIT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Little Rock,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KLAX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Los Angeles, CA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KMSY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Louis Armstrong, New Orleans,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KSDF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Louisville</w:t>
            </w:r>
            <w:r w:rsidRPr="00B76B73" w:rsidDel="000110E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International Airport </w:t>
            </w: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Standiford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Field, Louisville, KY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KUBS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Lowndes County Airport, Columbus, MS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KLFK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Lufkin,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MHZ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Magnolia VORTAC,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KAGO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Magnolia,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RZO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Marengo NDB,  Demopolis,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UJM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Marvell VOR/DME, Helena,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KMCB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McComb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Pike County Airport,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MCB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McComb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VORTAC,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KIAB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McConnell AFB, Wichita, KS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KTYS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McGhee-Tyson Airport, Knoxville, 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KWRI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McGuire AFB, Wrightstown, NJ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KMEM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Memphis,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KMEI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Meridian (Key Field ARPT),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MEI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Meridian VORTAC,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KNJW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Meridian, MS Joe Williams NOLF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KMIA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Miami,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KMIO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Miami, OK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KMDW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Midway Chicago, IL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KNQA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Millington Regional,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KMSP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Minneapolis, MN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KBFM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Mobile, AL Downtown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KMOB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Mobile, AL Regional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KMLU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Monroe Regional ARPT,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MLU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Monroe VORTAC,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MVC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Monroeville, AL  ARPT/VORTAC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KMGM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Montgomery,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KLLQ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Monticello Airport, Monticello,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MON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Monticello VOR, Monticello,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KBNA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Nashville,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KHEZ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Natchez ARPT,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HEZ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Natchez VOR/DME,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HAH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Natchez-Adams County NDB, Natchez,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KIER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Natchitoches,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KNMM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Navy Meridian,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KNPA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Navy Pensacola,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KLSV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Nellis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AFB, Las Vegas, NV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KEWR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Newark, NJ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K3M8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North Pickens ARPT, Reform,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KHDC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Northshore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 Regional Airport, Hammond,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KECP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Northwest Florida Beaches Intl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KOFF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Offutt AFB, Omaha, NE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KM51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Oktibbeha Airport, Starkville,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KOMA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Omaha, NE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KORL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Orlando Executive, Orlando,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KMCO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Orlando International (McCoy), Orlando,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KUOX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Oxford,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KPSN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Palestine, TX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KPSP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Palm Springs International, Palm Springs, CA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KPFN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Panama City,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KCOF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Patrick AFB, Cocoa Beach,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KM13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Pearl River ARPT,  </w:t>
            </w:r>
            <w:proofErr w:type="spellStart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Poplarville</w:t>
            </w:r>
            <w:proofErr w:type="spellEnd"/>
            <w:r w:rsidRPr="00B76B73">
              <w:rPr>
                <w:rFonts w:ascii="Arial" w:eastAsia="Times New Roman" w:hAnsi="Arial" w:cs="Arial"/>
                <w:sz w:val="20"/>
                <w:szCs w:val="20"/>
              </w:rPr>
              <w:t>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KPLR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Pell City,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KPNS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Pensacola Gulf Coast Airport, Pensacola,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KPHL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Philadelphia International, Philadelphia, PA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KPHX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Phoenix, AZ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KMJD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Picayune Airport,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PCU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Picayune, MS VOR/DME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KPBF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Pine Bluff,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KPIT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Pittsburgh International, Pittsburgh, PA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PXV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Pocket City VORTAC, Evansville, IN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FXU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Polk VORTAC, Fort Polk,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KPDX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Portland International, Portland, OR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K23M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Quitman, MS Clark County Airport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KRND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Randolph AFB, San Antonio,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FUZ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Ranger VORTAC,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KRAP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Rapid City, SD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KRCA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Rapid City, SD Ellsworth AFB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KDCA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Reagan National, Washington DC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B76B73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B76B73" w:rsidRPr="00B76B73" w:rsidRDefault="00B76B73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KREN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B76B73" w:rsidRPr="00B76B73" w:rsidRDefault="00B76B73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Warren,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76B73" w:rsidRPr="00F12C0D" w:rsidRDefault="00B76B73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B76B73" w:rsidRPr="00F12C0D" w:rsidRDefault="00B76B73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76B73" w:rsidRPr="00F12C0D" w:rsidRDefault="00B76B73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B76B73" w:rsidRPr="00F12C0D" w:rsidRDefault="00B76B73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76B73" w:rsidRPr="00F12C0D" w:rsidRDefault="00B76B73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B76B73" w:rsidRPr="00F12C0D" w:rsidRDefault="00B76B73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RQR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Reserve, LA VOR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KWRB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Robins AFB, Warner Robins, GA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KRMG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Rome, GA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ROQ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Ruston NDB,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KRSN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Ruston Regional Airport, Ruston,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KSLC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Salt Lake City, UT 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KSAT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San Antonio,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KXSS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Sardis,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SWB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Sawmill VOR/DME, Winnfield,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KSZY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Selmer, TN Robert Sibley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SZW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Seminole VORTAC, Tallahassee,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KDTN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Shreveport Downtown,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KSHV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Shreveport, LA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SQS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Sidon VORTAC, MS </w:t>
            </w:r>
            <w:r w:rsidRPr="00B76B73" w:rsidDel="0017553A">
              <w:rPr>
                <w:rFonts w:ascii="Arial" w:eastAsia="Times New Roman" w:hAnsi="Arial" w:cs="Arial"/>
                <w:sz w:val="20"/>
                <w:szCs w:val="20"/>
              </w:rPr>
              <w:t>VORTAC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KFSD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Sioux Falls, SD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KSPA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Spartanburg, SC  </w:t>
            </w:r>
            <w:r w:rsidRPr="00B76B73" w:rsidDel="0017553A">
              <w:rPr>
                <w:rFonts w:ascii="Arial" w:eastAsia="Times New Roman" w:hAnsi="Arial" w:cs="Arial"/>
                <w:sz w:val="20"/>
                <w:szCs w:val="20"/>
              </w:rPr>
              <w:t>ARPT/VORTAC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KSUS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Spirit of St. Louis Airport, St. Louis, MO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KSGF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Springfield, MO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KSTJ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St. Joseph, MO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KSTF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Starkville,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KSTK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Sterling, CO  ARPT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KSGT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Stuttgart,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KSGR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Sugar Land Airport, Houston,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KTLH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Tallahassee,  FL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KTPA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Tampa International Airport, Tampa, FL,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KTXK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Texarkana,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KTIK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Tinker AFB, Oklahoma City, OK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KTUL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Tulsa, OK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KTUP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Tupelo Regional ARPT, MS </w:t>
            </w:r>
            <w:r w:rsidRPr="00B76B73" w:rsidDel="0017553A">
              <w:rPr>
                <w:rFonts w:ascii="Arial" w:eastAsia="Times New Roman" w:hAnsi="Arial" w:cs="Arial"/>
                <w:sz w:val="20"/>
                <w:szCs w:val="20"/>
              </w:rPr>
              <w:t>Regional 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OTB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Tupelo VOR/DME, MS </w:t>
            </w:r>
            <w:r w:rsidRPr="00B76B73" w:rsidDel="0017553A">
              <w:rPr>
                <w:rFonts w:ascii="Arial" w:eastAsia="Times New Roman" w:hAnsi="Arial" w:cs="Arial"/>
                <w:sz w:val="20"/>
                <w:szCs w:val="20"/>
              </w:rPr>
              <w:t>VOR/DME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KTCL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Tuscaloosa ARPT, AL  </w:t>
            </w:r>
            <w:r w:rsidRPr="00B76B73" w:rsidDel="0017553A">
              <w:rPr>
                <w:rFonts w:ascii="Arial" w:eastAsia="Times New Roman" w:hAnsi="Arial" w:cs="Arial"/>
                <w:sz w:val="20"/>
                <w:szCs w:val="20"/>
              </w:rPr>
              <w:t>ARPT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TNP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Twenty Nine Palms VORTAC, CA  </w:t>
            </w:r>
            <w:r w:rsidRPr="00B76B73" w:rsidDel="0017553A">
              <w:rPr>
                <w:rFonts w:ascii="Arial" w:eastAsia="Times New Roman" w:hAnsi="Arial" w:cs="Arial"/>
                <w:sz w:val="20"/>
                <w:szCs w:val="20"/>
              </w:rPr>
              <w:t>VOR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KTYR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Tyler, TX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KUCY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Union City,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KVKS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Vicksburg ARPT,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VKS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Vicksburg NDB,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VXV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Volunteer VORTAC,  Knoxville, TN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VUZ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Vulcan VORTAC, Birmingham, AL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KARG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Walnut Ridge, AR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KAWM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West Memphis, AR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KICT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Wichita, KS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KOKC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 xml:space="preserve">Will Rogers Airport, Oklahoma City, OK  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IRW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Will Rogers VORTAC, Oklahoma City, OK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KFFO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Wright Patterson AFB, Dayton, OH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K87I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>
              <w:rPr>
                <w:rFonts w:ascii="Arial" w:eastAsia="Times New Roman" w:hAnsi="Arial" w:cs="Arial"/>
                <w:sz w:val="20"/>
                <w:szCs w:val="20"/>
              </w:rPr>
              <w:t>Yazoo County, MS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255A4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 w:rsidDel="00AE2F7B">
              <w:rPr>
                <w:rFonts w:ascii="Arial" w:eastAsia="Times New Roman" w:hAnsi="Arial" w:cs="Arial"/>
                <w:sz w:val="20"/>
                <w:szCs w:val="20"/>
              </w:rPr>
              <w:t>ZUN</w:t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B76B73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B76B73" w:rsidDel="00AE2F7B">
              <w:rPr>
                <w:rFonts w:ascii="Arial" w:eastAsia="Times New Roman" w:hAnsi="Arial" w:cs="Arial"/>
                <w:sz w:val="20"/>
                <w:szCs w:val="20"/>
              </w:rPr>
              <w:t>Zuni VORTAC, Zuni Pueblo, NM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255A4" w:rsidRPr="00F12C0D" w:rsidRDefault="00F255A4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D264B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D264B" w:rsidRPr="00B76B73" w:rsidRDefault="00471FAC" w:rsidP="00B76B73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fldChar w:fldCharType="begin"/>
            </w:r>
            <w:r>
              <w:rPr>
                <w:rFonts w:cs="Calibri"/>
                <w:sz w:val="24"/>
                <w:szCs w:val="24"/>
              </w:rPr>
              <w:instrText xml:space="preserve"> COUNT() \# "#,##0" </w:instrText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r>
              <w:rPr>
                <w:rFonts w:cs="Calibri"/>
                <w:sz w:val="24"/>
                <w:szCs w:val="24"/>
              </w:rPr>
              <w:fldChar w:fldCharType="begin"/>
            </w:r>
            <w:r>
              <w:rPr>
                <w:rFonts w:cs="Calibri"/>
                <w:sz w:val="24"/>
                <w:szCs w:val="24"/>
              </w:rPr>
              <w:instrText xml:space="preserve"> tCOUNT() </w:instrTex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  <w:tc>
          <w:tcPr>
            <w:tcW w:w="3888" w:type="dxa"/>
            <w:shd w:val="clear" w:color="auto" w:fill="auto"/>
            <w:vAlign w:val="center"/>
          </w:tcPr>
          <w:p w:rsidR="00FD264B" w:rsidRPr="00B76B73" w:rsidRDefault="00FD264B" w:rsidP="00B76B73"/>
        </w:tc>
        <w:tc>
          <w:tcPr>
            <w:tcW w:w="720" w:type="dxa"/>
            <w:shd w:val="clear" w:color="auto" w:fill="auto"/>
            <w:vAlign w:val="center"/>
          </w:tcPr>
          <w:p w:rsidR="00FD264B" w:rsidRPr="00082B8F" w:rsidRDefault="00FD264B" w:rsidP="00B76B73"/>
        </w:tc>
        <w:tc>
          <w:tcPr>
            <w:tcW w:w="3888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</w:tr>
      <w:tr w:rsidR="00FD264B" w:rsidTr="00B76B73">
        <w:trPr>
          <w:trHeight w:val="144"/>
        </w:trPr>
        <w:tc>
          <w:tcPr>
            <w:tcW w:w="1206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D264B" w:rsidRPr="00F12C0D" w:rsidRDefault="00FD264B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264B" w:rsidRPr="00F12C0D" w:rsidRDefault="00FD264B" w:rsidP="00B76B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auto"/>
            <w:vAlign w:val="center"/>
          </w:tcPr>
          <w:p w:rsidR="00FD264B" w:rsidRPr="00F12C0D" w:rsidRDefault="00FD264B" w:rsidP="00B76B73">
            <w:pPr>
              <w:rPr>
                <w:rFonts w:cs="Calibri"/>
                <w:sz w:val="24"/>
                <w:szCs w:val="24"/>
              </w:rPr>
            </w:pPr>
          </w:p>
        </w:tc>
      </w:tr>
    </w:tbl>
    <w:p w:rsidR="00FD264B" w:rsidRDefault="00FD264B"/>
    <w:sectPr w:rsidR="00FD264B" w:rsidSect="004D7A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4480" w:h="15840" w:orient="landscape" w:code="3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5F2" w:rsidRDefault="007D35F2" w:rsidP="0054789B">
      <w:pPr>
        <w:spacing w:after="0" w:line="240" w:lineRule="auto"/>
      </w:pPr>
      <w:r>
        <w:separator/>
      </w:r>
    </w:p>
  </w:endnote>
  <w:endnote w:type="continuationSeparator" w:id="0">
    <w:p w:rsidR="007D35F2" w:rsidRDefault="007D35F2" w:rsidP="00547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850" w:rsidRDefault="004838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89B" w:rsidRPr="004D7ABC" w:rsidRDefault="0054789B" w:rsidP="004D7ABC">
    <w:pPr>
      <w:widowControl w:val="0"/>
      <w:tabs>
        <w:tab w:val="right" w:pos="21600"/>
      </w:tabs>
      <w:rPr>
        <w:rFonts w:ascii="Arial" w:hAnsi="Arial" w:cs="Arial"/>
        <w:sz w:val="18"/>
        <w:szCs w:val="18"/>
      </w:rPr>
    </w:pPr>
    <w:r w:rsidRPr="004D7ABC">
      <w:rPr>
        <w:rFonts w:ascii="Arial" w:hAnsi="Arial" w:cs="Arial"/>
        <w:sz w:val="18"/>
        <w:szCs w:val="18"/>
      </w:rPr>
      <w:t xml:space="preserve">50148001 / </w:t>
    </w:r>
    <w:r w:rsidR="00EE1A9E">
      <w:rPr>
        <w:rFonts w:ascii="Arial" w:hAnsi="Arial" w:cs="Arial"/>
        <w:sz w:val="18"/>
        <w:szCs w:val="18"/>
      </w:rPr>
      <w:t>V.20</w:t>
    </w:r>
    <w:r w:rsidR="006D7170">
      <w:rPr>
        <w:rFonts w:ascii="Arial" w:hAnsi="Arial" w:cs="Arial"/>
        <w:sz w:val="18"/>
        <w:szCs w:val="18"/>
      </w:rPr>
      <w:t>2</w:t>
    </w:r>
    <w:ins w:id="4" w:author="Stonebarger, Amanda CTR (FAA)" w:date="2021-02-09T13:56:00Z">
      <w:r w:rsidR="00483850">
        <w:rPr>
          <w:rFonts w:ascii="Arial" w:hAnsi="Arial" w:cs="Arial"/>
          <w:sz w:val="18"/>
          <w:szCs w:val="18"/>
        </w:rPr>
        <w:t>1</w:t>
      </w:r>
    </w:ins>
    <w:del w:id="5" w:author="Stonebarger, Amanda CTR (FAA)" w:date="2021-02-09T13:56:00Z">
      <w:r w:rsidR="006D7170" w:rsidDel="00483850">
        <w:rPr>
          <w:rFonts w:ascii="Arial" w:hAnsi="Arial" w:cs="Arial"/>
          <w:sz w:val="18"/>
          <w:szCs w:val="18"/>
        </w:rPr>
        <w:delText>0</w:delText>
      </w:r>
    </w:del>
    <w:r w:rsidR="00EE1A9E">
      <w:rPr>
        <w:rFonts w:ascii="Arial" w:hAnsi="Arial" w:cs="Arial"/>
        <w:sz w:val="18"/>
        <w:szCs w:val="18"/>
      </w:rPr>
      <w:t>-0</w:t>
    </w:r>
    <w:ins w:id="6" w:author="Stonebarger, Amanda CTR (FAA)" w:date="2021-02-09T13:56:00Z">
      <w:r w:rsidR="00483850">
        <w:rPr>
          <w:rFonts w:ascii="Arial" w:hAnsi="Arial" w:cs="Arial"/>
          <w:sz w:val="18"/>
          <w:szCs w:val="18"/>
        </w:rPr>
        <w:t>2</w:t>
      </w:r>
    </w:ins>
    <w:del w:id="7" w:author="Stonebarger, Amanda CTR (FAA)" w:date="2021-02-09T13:56:00Z">
      <w:r w:rsidR="006C6CDA" w:rsidDel="00483850">
        <w:rPr>
          <w:rFonts w:ascii="Arial" w:hAnsi="Arial" w:cs="Arial"/>
          <w:sz w:val="18"/>
          <w:szCs w:val="18"/>
        </w:rPr>
        <w:delText>8</w:delText>
      </w:r>
    </w:del>
    <w:bookmarkStart w:id="8" w:name="_GoBack"/>
    <w:bookmarkEnd w:id="8"/>
    <w:r>
      <w:rPr>
        <w:rFonts w:ascii="Arial" w:hAnsi="Arial" w:cs="Arial"/>
        <w:sz w:val="18"/>
        <w:szCs w:val="18"/>
      </w:rPr>
      <w:tab/>
    </w:r>
    <w:r w:rsidRPr="0054789B">
      <w:rPr>
        <w:rFonts w:ascii="Arial" w:hAnsi="Arial" w:cs="Arial"/>
        <w:sz w:val="18"/>
        <w:szCs w:val="18"/>
      </w:rPr>
      <w:fldChar w:fldCharType="begin"/>
    </w:r>
    <w:r w:rsidRPr="0054789B">
      <w:rPr>
        <w:rFonts w:ascii="Arial" w:hAnsi="Arial" w:cs="Arial"/>
        <w:sz w:val="18"/>
        <w:szCs w:val="18"/>
      </w:rPr>
      <w:instrText xml:space="preserve"> PAGE   \* MERGEFORMAT </w:instrText>
    </w:r>
    <w:r w:rsidRPr="0054789B">
      <w:rPr>
        <w:rFonts w:ascii="Arial" w:hAnsi="Arial" w:cs="Arial"/>
        <w:sz w:val="18"/>
        <w:szCs w:val="18"/>
      </w:rPr>
      <w:fldChar w:fldCharType="separate"/>
    </w:r>
    <w:r w:rsidR="00483850">
      <w:rPr>
        <w:rFonts w:ascii="Arial" w:hAnsi="Arial" w:cs="Arial"/>
        <w:noProof/>
        <w:sz w:val="18"/>
        <w:szCs w:val="18"/>
      </w:rPr>
      <w:t>2</w:t>
    </w:r>
    <w:r w:rsidRPr="0054789B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850" w:rsidRDefault="004838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5F2" w:rsidRDefault="007D35F2" w:rsidP="0054789B">
      <w:pPr>
        <w:spacing w:after="0" w:line="240" w:lineRule="auto"/>
      </w:pPr>
      <w:r>
        <w:separator/>
      </w:r>
    </w:p>
  </w:footnote>
  <w:footnote w:type="continuationSeparator" w:id="0">
    <w:p w:rsidR="007D35F2" w:rsidRDefault="007D35F2" w:rsidP="00547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850" w:rsidRDefault="004838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850" w:rsidRDefault="004838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850" w:rsidRDefault="00483850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onebarger, Amanda CTR (FAA)">
    <w15:presenceInfo w15:providerId="AD" w15:userId="S-1-5-21-3215564045-1863808890-1157122868-2682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755"/>
    <w:rsid w:val="00055B48"/>
    <w:rsid w:val="00103D34"/>
    <w:rsid w:val="00253207"/>
    <w:rsid w:val="00276BD2"/>
    <w:rsid w:val="003624C1"/>
    <w:rsid w:val="003B47BC"/>
    <w:rsid w:val="004205D7"/>
    <w:rsid w:val="00451DBC"/>
    <w:rsid w:val="00471FAC"/>
    <w:rsid w:val="00483850"/>
    <w:rsid w:val="004B330E"/>
    <w:rsid w:val="004D381E"/>
    <w:rsid w:val="004D7ABC"/>
    <w:rsid w:val="00535008"/>
    <w:rsid w:val="0054789B"/>
    <w:rsid w:val="0056231A"/>
    <w:rsid w:val="005B36A0"/>
    <w:rsid w:val="006C049E"/>
    <w:rsid w:val="006C6CDA"/>
    <w:rsid w:val="006D7170"/>
    <w:rsid w:val="007D35F2"/>
    <w:rsid w:val="00837E2C"/>
    <w:rsid w:val="008E6499"/>
    <w:rsid w:val="008F11BA"/>
    <w:rsid w:val="008F63A9"/>
    <w:rsid w:val="00AB2EDC"/>
    <w:rsid w:val="00AF6F60"/>
    <w:rsid w:val="00B70EF6"/>
    <w:rsid w:val="00B71755"/>
    <w:rsid w:val="00B76B73"/>
    <w:rsid w:val="00BC300C"/>
    <w:rsid w:val="00BE065C"/>
    <w:rsid w:val="00C621F4"/>
    <w:rsid w:val="00CA6A77"/>
    <w:rsid w:val="00D46E48"/>
    <w:rsid w:val="00EB11AC"/>
    <w:rsid w:val="00EC0BA9"/>
    <w:rsid w:val="00EE1A9E"/>
    <w:rsid w:val="00F12C0D"/>
    <w:rsid w:val="00F255A4"/>
    <w:rsid w:val="00F56AF5"/>
    <w:rsid w:val="00F75353"/>
    <w:rsid w:val="00FD264B"/>
    <w:rsid w:val="00FF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8256DE3"/>
  <w15:chartTrackingRefBased/>
  <w15:docId w15:val="{CB8494A1-BC29-4FFD-BF7D-A06E1391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7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4789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78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4789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478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4789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50C19-B522-4B90-A72E-F19EE891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Aviation Administration</Company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Strong, Lesia CTR (FAA)</dc:creator>
  <cp:keywords/>
  <cp:lastModifiedBy>Stonebarger, Amanda CTR (FAA)</cp:lastModifiedBy>
  <cp:revision>7</cp:revision>
  <cp:lastPrinted>2018-02-23T17:16:00Z</cp:lastPrinted>
  <dcterms:created xsi:type="dcterms:W3CDTF">2019-03-05T18:21:00Z</dcterms:created>
  <dcterms:modified xsi:type="dcterms:W3CDTF">2021-02-09T19:56:00Z</dcterms:modified>
</cp:coreProperties>
</file>